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2F2658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14:paraId="5B2F2659" w14:textId="3EC8F2B4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5B2F265C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F265A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F265B" w14:textId="62AB55F0" w:rsidR="0055375D" w:rsidRPr="0011603A" w:rsidRDefault="00E96302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203B_</w:t>
            </w:r>
          </w:p>
        </w:tc>
      </w:tr>
      <w:tr w:rsidR="0055375D" w:rsidRPr="00C44B8B" w14:paraId="5B2F265F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F265D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F265E" w14:textId="2144E1E9" w:rsidR="0055375D" w:rsidRPr="00710CD4" w:rsidRDefault="00E96302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Поле1"/>
            <w:r>
              <w:rPr>
                <w:b/>
                <w:sz w:val="26"/>
                <w:szCs w:val="26"/>
                <w:lang w:val="en-US"/>
              </w:rPr>
              <w:t>2115186</w:t>
            </w:r>
            <w:r w:rsidR="0055375D" w:rsidRPr="00710CD4">
              <w:rPr>
                <w:b/>
                <w:sz w:val="26"/>
                <w:szCs w:val="26"/>
                <w:lang w:val="en-US"/>
              </w:rPr>
              <w:t xml:space="preserve">             </w:t>
            </w:r>
            <w:bookmarkEnd w:id="0"/>
          </w:p>
        </w:tc>
      </w:tr>
    </w:tbl>
    <w:p w14:paraId="37933351" w14:textId="77777777" w:rsidR="00143CED" w:rsidRDefault="00143CED" w:rsidP="00143CED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 –      Главный инженер</w:t>
      </w:r>
    </w:p>
    <w:p w14:paraId="252483F8" w14:textId="77777777" w:rsidR="00143CED" w:rsidRPr="0052681C" w:rsidRDefault="00143CED" w:rsidP="00143CED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_______________________ /Антонов В.А.</w:t>
      </w:r>
      <w:r w:rsidRPr="0052681C">
        <w:rPr>
          <w:sz w:val="26"/>
          <w:szCs w:val="26"/>
        </w:rPr>
        <w:t xml:space="preserve"> </w:t>
      </w:r>
    </w:p>
    <w:p w14:paraId="04E776E5" w14:textId="77777777" w:rsidR="00143CED" w:rsidRPr="0052681C" w:rsidRDefault="00143CED" w:rsidP="00143CED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“_______” ___________________ 20_____ г.</w:t>
      </w:r>
    </w:p>
    <w:p w14:paraId="5B2F2664" w14:textId="77777777" w:rsidR="0026453A" w:rsidRPr="00697DC5" w:rsidRDefault="0026453A" w:rsidP="0026453A"/>
    <w:p w14:paraId="5B2F2665" w14:textId="77777777" w:rsidR="0026453A" w:rsidRPr="00697DC5" w:rsidRDefault="0026453A" w:rsidP="0026453A"/>
    <w:p w14:paraId="5B2F2666" w14:textId="77777777"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14:paraId="5B2F2667" w14:textId="50F1B6AD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257AA7">
        <w:rPr>
          <w:b/>
          <w:sz w:val="26"/>
          <w:szCs w:val="26"/>
        </w:rPr>
        <w:t>(</w:t>
      </w:r>
      <w:r w:rsidR="00B84F9B" w:rsidRPr="00177D9D">
        <w:rPr>
          <w:b/>
          <w:sz w:val="26"/>
          <w:szCs w:val="26"/>
        </w:rPr>
        <w:t>Болт М2</w:t>
      </w:r>
      <w:r w:rsidR="00E96302" w:rsidRPr="00E96302">
        <w:rPr>
          <w:b/>
          <w:sz w:val="26"/>
          <w:szCs w:val="26"/>
        </w:rPr>
        <w:t>2</w:t>
      </w:r>
      <w:r w:rsidR="00B84F9B" w:rsidRPr="00177D9D">
        <w:rPr>
          <w:b/>
          <w:sz w:val="26"/>
          <w:szCs w:val="26"/>
        </w:rPr>
        <w:t>х</w:t>
      </w:r>
      <w:r w:rsidR="00E96302" w:rsidRPr="00E96302">
        <w:rPr>
          <w:b/>
          <w:sz w:val="26"/>
          <w:szCs w:val="26"/>
        </w:rPr>
        <w:t>80</w:t>
      </w:r>
      <w:r w:rsidR="00257AA7">
        <w:rPr>
          <w:b/>
          <w:sz w:val="26"/>
          <w:szCs w:val="26"/>
        </w:rPr>
        <w:t>)</w:t>
      </w:r>
      <w:r w:rsidR="00177D9D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5B2F2668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5B2F2669" w14:textId="77777777" w:rsidR="00257AA7" w:rsidRDefault="00257AA7" w:rsidP="00257AA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5B2F266A" w14:textId="77777777" w:rsidR="00257AA7" w:rsidRDefault="00257AA7" w:rsidP="00257AA7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14:paraId="5B2F266B" w14:textId="77777777" w:rsidR="00257AA7" w:rsidRDefault="00257AA7" w:rsidP="00257AA7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5B2F266C" w14:textId="77777777" w:rsidR="00257AA7" w:rsidRDefault="00257AA7" w:rsidP="00257AA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5B2F266D" w14:textId="77777777" w:rsidR="00257AA7" w:rsidRDefault="00257AA7" w:rsidP="00257AA7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5B2F266E" w14:textId="77777777" w:rsidR="00257AA7" w:rsidRDefault="00257AA7" w:rsidP="00257AA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5B2F266F" w14:textId="77777777" w:rsidR="00257AA7" w:rsidRDefault="00257AA7" w:rsidP="00257AA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5B2F2670" w14:textId="77777777" w:rsidR="00257AA7" w:rsidRDefault="00257AA7" w:rsidP="00257AA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5B2F2671" w14:textId="77777777" w:rsidR="00257AA7" w:rsidRDefault="00257AA7" w:rsidP="00257AA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5B2F2672" w14:textId="77777777" w:rsidR="00257AA7" w:rsidRDefault="00257AA7" w:rsidP="00257AA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5B2F2673" w14:textId="77777777" w:rsidR="00257AA7" w:rsidRDefault="00257AA7" w:rsidP="00257AA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5B2F2674" w14:textId="3C213527" w:rsidR="00257AA7" w:rsidRDefault="00257AA7" w:rsidP="00257AA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</w:t>
      </w:r>
      <w:r w:rsidR="00B443CA">
        <w:rPr>
          <w:sz w:val="24"/>
          <w:szCs w:val="24"/>
        </w:rPr>
        <w:t>а на поставку метизов для нужд 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5B2F2675" w14:textId="77777777" w:rsidR="00257AA7" w:rsidRDefault="00257AA7" w:rsidP="00257AA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5B2F2676" w14:textId="77777777" w:rsidR="00257AA7" w:rsidRDefault="00257AA7" w:rsidP="00257AA7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14:paraId="5B2F2677" w14:textId="77777777" w:rsidR="00257AA7" w:rsidRDefault="00257AA7" w:rsidP="00257AA7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5B2F2678" w14:textId="77777777" w:rsidR="00257AA7" w:rsidRDefault="00257AA7" w:rsidP="00257AA7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5B2F2679" w14:textId="77777777" w:rsidR="00257AA7" w:rsidRDefault="00257AA7" w:rsidP="00257AA7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5B2F267A" w14:textId="77777777" w:rsidR="00257AA7" w:rsidRDefault="00257AA7" w:rsidP="00257AA7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5B2F267B" w14:textId="77777777" w:rsidR="00257AA7" w:rsidRDefault="00257AA7" w:rsidP="00257AA7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5B2F267C" w14:textId="77777777" w:rsidR="00257AA7" w:rsidRDefault="00257AA7" w:rsidP="00257AA7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5B2F267D" w14:textId="77777777" w:rsidR="00257AA7" w:rsidRDefault="00257AA7" w:rsidP="00257AA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14:paraId="5B2F267E" w14:textId="77777777" w:rsidR="00257AA7" w:rsidRDefault="00257AA7" w:rsidP="00257AA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5B2F267F" w14:textId="77777777" w:rsidR="00257AA7" w:rsidRDefault="00257AA7" w:rsidP="00257AA7">
      <w:pPr>
        <w:spacing w:line="276" w:lineRule="auto"/>
        <w:rPr>
          <w:sz w:val="24"/>
          <w:szCs w:val="24"/>
        </w:rPr>
      </w:pPr>
    </w:p>
    <w:p w14:paraId="5B2F2680" w14:textId="77777777" w:rsidR="00257AA7" w:rsidRDefault="00257AA7" w:rsidP="00257AA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5B2F2681" w14:textId="77777777" w:rsidR="00257AA7" w:rsidRDefault="00257AA7" w:rsidP="00257AA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5B2F2682" w14:textId="77777777" w:rsidR="00257AA7" w:rsidRDefault="00257AA7" w:rsidP="00257AA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B2F2683" w14:textId="77777777" w:rsidR="00257AA7" w:rsidRDefault="00257AA7" w:rsidP="00257AA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5B2F2684" w14:textId="77777777" w:rsidR="00257AA7" w:rsidRDefault="00257AA7" w:rsidP="00257AA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5B2F2685" w14:textId="77777777" w:rsidR="00257AA7" w:rsidRDefault="00257AA7" w:rsidP="00257AA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B2F2686" w14:textId="77777777" w:rsidR="00257AA7" w:rsidRDefault="00257AA7" w:rsidP="00257AA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5B2F2687" w14:textId="77777777" w:rsidR="00257AA7" w:rsidRDefault="00257AA7" w:rsidP="00257AA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5B2F2688" w14:textId="77777777" w:rsidR="00257AA7" w:rsidRDefault="00257AA7" w:rsidP="00257AA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5B2F2689" w14:textId="77777777" w:rsidR="00257AA7" w:rsidRDefault="00257AA7" w:rsidP="00257AA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5B2F268A" w14:textId="77777777" w:rsidR="00257AA7" w:rsidRDefault="00257AA7" w:rsidP="00257AA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5B2F268B" w14:textId="77777777" w:rsidR="00257AA7" w:rsidRDefault="00257AA7" w:rsidP="00257AA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5B2F268C" w14:textId="77777777" w:rsidR="00257AA7" w:rsidRDefault="00257AA7" w:rsidP="00257AA7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5B2F268D" w14:textId="77777777" w:rsidR="00257AA7" w:rsidRDefault="00257AA7" w:rsidP="00257AA7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Правила приемки продукции.</w:t>
      </w:r>
    </w:p>
    <w:p w14:paraId="5B2F268E" w14:textId="7E23B220" w:rsidR="00257AA7" w:rsidRDefault="00257AA7" w:rsidP="00257AA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</w:t>
      </w:r>
      <w:r w:rsidR="00B443CA">
        <w:rPr>
          <w:szCs w:val="24"/>
        </w:rPr>
        <w:t>яемый 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5B2F268F" w14:textId="77777777" w:rsidR="00257AA7" w:rsidRDefault="00257AA7" w:rsidP="00257AA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B2F2690" w14:textId="77777777" w:rsidR="00257AA7" w:rsidRDefault="00257AA7" w:rsidP="00257AA7">
      <w:pPr>
        <w:rPr>
          <w:sz w:val="26"/>
          <w:szCs w:val="26"/>
        </w:rPr>
      </w:pPr>
    </w:p>
    <w:p w14:paraId="5B2F2691" w14:textId="77777777" w:rsidR="00257AA7" w:rsidRDefault="00257AA7" w:rsidP="00257AA7">
      <w:pPr>
        <w:rPr>
          <w:sz w:val="26"/>
          <w:szCs w:val="26"/>
        </w:rPr>
      </w:pPr>
    </w:p>
    <w:p w14:paraId="04814F4C" w14:textId="77777777" w:rsidR="00143CED" w:rsidRDefault="00143CED" w:rsidP="00257AA7">
      <w:pPr>
        <w:rPr>
          <w:sz w:val="26"/>
          <w:szCs w:val="26"/>
        </w:rPr>
      </w:pPr>
    </w:p>
    <w:p w14:paraId="6FCBBBFF" w14:textId="77777777" w:rsidR="00143CED" w:rsidRDefault="00143CED" w:rsidP="00257AA7">
      <w:pPr>
        <w:rPr>
          <w:sz w:val="26"/>
          <w:szCs w:val="26"/>
        </w:rPr>
      </w:pPr>
    </w:p>
    <w:p w14:paraId="75F817F9" w14:textId="77777777" w:rsidR="00143CED" w:rsidRDefault="00143CED" w:rsidP="00257AA7">
      <w:pPr>
        <w:rPr>
          <w:sz w:val="26"/>
          <w:szCs w:val="26"/>
        </w:rPr>
      </w:pPr>
    </w:p>
    <w:p w14:paraId="0E473086" w14:textId="77777777" w:rsidR="00217E68" w:rsidRDefault="00217E68" w:rsidP="00217E68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________Начальник СЛЭП______/____________________/____Столповских Р.Ю._________                                                                                                                        </w:t>
      </w:r>
    </w:p>
    <w:p w14:paraId="5C1D3E73" w14:textId="77777777" w:rsidR="00217E68" w:rsidRDefault="00217E68" w:rsidP="00217E68">
      <w:pPr>
        <w:ind w:firstLine="0"/>
        <w:rPr>
          <w:sz w:val="22"/>
          <w:szCs w:val="22"/>
        </w:rPr>
      </w:pPr>
      <w:r>
        <w:rPr>
          <w:sz w:val="18"/>
          <w:szCs w:val="18"/>
        </w:rPr>
        <w:t xml:space="preserve">                                       </w:t>
      </w:r>
      <w:r>
        <w:rPr>
          <w:sz w:val="14"/>
          <w:szCs w:val="14"/>
        </w:rPr>
        <w:t>должность                                                                 подпись                                                  Фамилия И.О</w:t>
      </w:r>
      <w:r>
        <w:rPr>
          <w:sz w:val="22"/>
          <w:szCs w:val="22"/>
        </w:rPr>
        <w:t xml:space="preserve">.         </w:t>
      </w:r>
    </w:p>
    <w:p w14:paraId="5B2F2694" w14:textId="77777777" w:rsidR="008F73A3" w:rsidRPr="00697DC5" w:rsidRDefault="008F73A3" w:rsidP="00257AA7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  <w:bookmarkStart w:id="2" w:name="_GoBack"/>
      <w:bookmarkEnd w:id="2"/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E017C9" w14:textId="77777777" w:rsidR="006357E4" w:rsidRDefault="006357E4">
      <w:r>
        <w:separator/>
      </w:r>
    </w:p>
  </w:endnote>
  <w:endnote w:type="continuationSeparator" w:id="0">
    <w:p w14:paraId="53931E1E" w14:textId="77777777" w:rsidR="006357E4" w:rsidRDefault="00635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CEDE3B" w14:textId="77777777" w:rsidR="006357E4" w:rsidRDefault="006357E4">
      <w:r>
        <w:separator/>
      </w:r>
    </w:p>
  </w:footnote>
  <w:footnote w:type="continuationSeparator" w:id="0">
    <w:p w14:paraId="35919824" w14:textId="77777777" w:rsidR="006357E4" w:rsidRDefault="006357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2F2699" w14:textId="77777777"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5B2F269A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F9B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2A62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CED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D9D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17E68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57AA7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BAA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57E4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38C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019B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CD4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8F77F5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1EE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497"/>
    <w:rsid w:val="00B37632"/>
    <w:rsid w:val="00B4184D"/>
    <w:rsid w:val="00B42BD5"/>
    <w:rsid w:val="00B43052"/>
    <w:rsid w:val="00B4318F"/>
    <w:rsid w:val="00B443CA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4F55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4F9B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55E"/>
    <w:rsid w:val="00E92725"/>
    <w:rsid w:val="00E92BDB"/>
    <w:rsid w:val="00E93598"/>
    <w:rsid w:val="00E93FF4"/>
    <w:rsid w:val="00E94CFB"/>
    <w:rsid w:val="00E95246"/>
    <w:rsid w:val="00E95C74"/>
    <w:rsid w:val="00E961A0"/>
    <w:rsid w:val="00E96302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3F47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2F2658"/>
  <w15:docId w15:val="{7FB0DDEE-C658-4689-9107-E40980AB9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143CED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5846C-2951-4E98-A4F3-877D58A04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E78AFD-E83D-45FC-925D-EDFD333C2DF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6B5051DE-8073-49E6-9CB9-09EDED87EF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159F0E-1CDB-4987-A9F6-8A23F2E04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</TotalTime>
  <Pages>3</Pages>
  <Words>911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Ярцев Андрей Петрович</cp:lastModifiedBy>
  <cp:revision>6</cp:revision>
  <cp:lastPrinted>2010-09-30T13:29:00Z</cp:lastPrinted>
  <dcterms:created xsi:type="dcterms:W3CDTF">2016-10-11T05:23:00Z</dcterms:created>
  <dcterms:modified xsi:type="dcterms:W3CDTF">2016-10-11T06:48:00Z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